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01231" w14:textId="5B206923" w:rsidR="009A796C" w:rsidRPr="005C67B3" w:rsidRDefault="009A796C" w:rsidP="009A796C">
      <w:pPr>
        <w:rPr>
          <w:b/>
          <w:bCs/>
        </w:rPr>
      </w:pPr>
      <w:r w:rsidRPr="005C67B3">
        <w:rPr>
          <w:b/>
          <w:bCs/>
        </w:rPr>
        <w:t xml:space="preserve">Załącznik nr </w:t>
      </w:r>
      <w:r w:rsidR="002F044A">
        <w:rPr>
          <w:b/>
          <w:bCs/>
        </w:rPr>
        <w:t>7</w:t>
      </w:r>
      <w:r w:rsidRPr="005C67B3">
        <w:rPr>
          <w:b/>
          <w:bCs/>
        </w:rPr>
        <w:t xml:space="preserve"> do Umowy </w:t>
      </w:r>
      <w:r w:rsidR="00AF376A" w:rsidRPr="005C67B3">
        <w:rPr>
          <w:b/>
          <w:bCs/>
        </w:rPr>
        <w:t xml:space="preserve">nr…… </w:t>
      </w:r>
    </w:p>
    <w:p w14:paraId="65D1A70E" w14:textId="02A6CBF1" w:rsidR="006F1946" w:rsidRDefault="009A796C" w:rsidP="00964F43">
      <w:pPr>
        <w:ind w:left="362"/>
        <w:rPr>
          <w:b/>
          <w:bCs/>
        </w:rPr>
      </w:pPr>
      <w:r w:rsidRPr="009A796C">
        <w:rPr>
          <w:b/>
          <w:bCs/>
        </w:rPr>
        <w:t>Tabela wskaźników związanych z realizacją Przedsięwzięcia</w:t>
      </w:r>
    </w:p>
    <w:p w14:paraId="521F2DD8" w14:textId="77777777" w:rsidR="00AE0A1B" w:rsidRDefault="00AE0A1B" w:rsidP="009A796C">
      <w:pPr>
        <w:rPr>
          <w:b/>
          <w:bCs/>
        </w:rPr>
      </w:pPr>
    </w:p>
    <w:p w14:paraId="5E96520A" w14:textId="43A96923" w:rsidR="00CD6229" w:rsidRPr="00104387" w:rsidRDefault="005904F8" w:rsidP="00104387">
      <w:pPr>
        <w:ind w:firstLine="362"/>
        <w:rPr>
          <w:b/>
          <w:bCs/>
        </w:rPr>
      </w:pPr>
      <w:r w:rsidRPr="00104387">
        <w:rPr>
          <w:b/>
          <w:bCs/>
        </w:rPr>
        <w:t xml:space="preserve">Wskaźniki </w:t>
      </w:r>
      <w:r w:rsidR="002661DE" w:rsidRPr="00104387">
        <w:rPr>
          <w:b/>
          <w:bCs/>
        </w:rPr>
        <w:t>rezultatu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7"/>
        <w:gridCol w:w="4292"/>
        <w:gridCol w:w="1133"/>
        <w:gridCol w:w="1248"/>
        <w:gridCol w:w="6894"/>
      </w:tblGrid>
      <w:tr w:rsidR="00D47139" w:rsidRPr="00775E3D" w14:paraId="2C535071" w14:textId="77777777" w:rsidTr="00775E3D">
        <w:tc>
          <w:tcPr>
            <w:tcW w:w="424" w:type="dxa"/>
            <w:shd w:val="clear" w:color="auto" w:fill="D9D9D9" w:themeFill="background1" w:themeFillShade="D9"/>
          </w:tcPr>
          <w:p w14:paraId="330F4D4E" w14:textId="77777777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LP</w:t>
            </w:r>
          </w:p>
        </w:tc>
        <w:tc>
          <w:tcPr>
            <w:tcW w:w="4533" w:type="dxa"/>
            <w:shd w:val="clear" w:color="auto" w:fill="D9D9D9" w:themeFill="background1" w:themeFillShade="D9"/>
          </w:tcPr>
          <w:p w14:paraId="6D157C47" w14:textId="77777777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Nazwa wskaźnika</w:t>
            </w:r>
          </w:p>
        </w:tc>
        <w:tc>
          <w:tcPr>
            <w:tcW w:w="355" w:type="dxa"/>
            <w:shd w:val="clear" w:color="auto" w:fill="D9D9D9" w:themeFill="background1" w:themeFillShade="D9"/>
          </w:tcPr>
          <w:p w14:paraId="6C4DB2EA" w14:textId="77777777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Jednostka miary</w:t>
            </w:r>
          </w:p>
        </w:tc>
        <w:tc>
          <w:tcPr>
            <w:tcW w:w="1269" w:type="dxa"/>
            <w:shd w:val="clear" w:color="auto" w:fill="D9D9D9" w:themeFill="background1" w:themeFillShade="D9"/>
          </w:tcPr>
          <w:p w14:paraId="7BD5B669" w14:textId="65B5C814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Wartość bazowa</w:t>
            </w:r>
            <w:r w:rsidR="00101B7B">
              <w:rPr>
                <w:b/>
                <w:bCs/>
              </w:rPr>
              <w:t>*</w:t>
            </w:r>
          </w:p>
        </w:tc>
        <w:tc>
          <w:tcPr>
            <w:tcW w:w="7413" w:type="dxa"/>
            <w:shd w:val="clear" w:color="auto" w:fill="D9D9D9" w:themeFill="background1" w:themeFillShade="D9"/>
          </w:tcPr>
          <w:p w14:paraId="50C3E0A4" w14:textId="4422715C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Wartość docelowa</w:t>
            </w:r>
            <w:r w:rsidR="00101B7B">
              <w:rPr>
                <w:b/>
                <w:bCs/>
              </w:rPr>
              <w:t>**</w:t>
            </w:r>
          </w:p>
        </w:tc>
      </w:tr>
      <w:tr w:rsidR="00D47139" w14:paraId="5F2454BD" w14:textId="77777777" w:rsidTr="00D47139">
        <w:tc>
          <w:tcPr>
            <w:tcW w:w="424" w:type="dxa"/>
          </w:tcPr>
          <w:p w14:paraId="1341C244" w14:textId="606966E6" w:rsidR="00D47139" w:rsidRDefault="00A526D2" w:rsidP="00C601F1">
            <w:r>
              <w:t>1.</w:t>
            </w:r>
          </w:p>
        </w:tc>
        <w:tc>
          <w:tcPr>
            <w:tcW w:w="4533" w:type="dxa"/>
          </w:tcPr>
          <w:p w14:paraId="51791DE3" w14:textId="77777777" w:rsidR="00D47139" w:rsidRPr="00AF1E2D" w:rsidRDefault="00D47139" w:rsidP="00C601F1">
            <w:pPr>
              <w:rPr>
                <w:rFonts w:ascii="Lato" w:hAnsi="Lato"/>
              </w:rPr>
            </w:pPr>
            <w:bookmarkStart w:id="0" w:name="_Hlk147837581"/>
            <w:r w:rsidRPr="00AF1E2D">
              <w:rPr>
                <w:rFonts w:ascii="Lato" w:hAnsi="Lato"/>
                <w:b/>
                <w:bCs/>
              </w:rPr>
              <w:t>WLWK-KPOD014 -</w:t>
            </w:r>
            <w:r w:rsidRPr="00AF1E2D">
              <w:rPr>
                <w:rFonts w:ascii="Lato" w:hAnsi="Lato"/>
              </w:rPr>
              <w:t xml:space="preserve"> Liczba młodych ludzi w wieku 15–29 lat otrzymujących wsparcie</w:t>
            </w:r>
            <w:bookmarkEnd w:id="0"/>
          </w:p>
          <w:p w14:paraId="7873CBE6" w14:textId="77777777" w:rsidR="00184836" w:rsidRPr="00AF1E2D" w:rsidRDefault="00184836" w:rsidP="00C601F1">
            <w:pPr>
              <w:rPr>
                <w:rFonts w:ascii="Lato" w:hAnsi="Lato"/>
              </w:rPr>
            </w:pPr>
          </w:p>
          <w:p w14:paraId="5CC65B8E" w14:textId="52375F08" w:rsidR="00184836" w:rsidRPr="006F1946" w:rsidRDefault="00184836" w:rsidP="00C601F1">
            <w:pPr>
              <w:rPr>
                <w:rFonts w:ascii="Lato" w:hAnsi="Lato"/>
                <w:i/>
                <w:iCs/>
              </w:rPr>
            </w:pPr>
            <w:r w:rsidRPr="006F1946">
              <w:rPr>
                <w:rFonts w:ascii="Lato" w:hAnsi="Lato"/>
                <w:i/>
                <w:iCs/>
              </w:rPr>
              <w:t>Wskaźnik wspólny dla inwestycji D2.1.1</w:t>
            </w:r>
          </w:p>
        </w:tc>
        <w:tc>
          <w:tcPr>
            <w:tcW w:w="355" w:type="dxa"/>
          </w:tcPr>
          <w:p w14:paraId="40B340E9" w14:textId="57CD4915" w:rsidR="00D47139" w:rsidRDefault="00D47139" w:rsidP="002661DE">
            <w:r>
              <w:t>Osoby</w:t>
            </w:r>
          </w:p>
        </w:tc>
        <w:tc>
          <w:tcPr>
            <w:tcW w:w="1269" w:type="dxa"/>
          </w:tcPr>
          <w:p w14:paraId="37CDFAD2" w14:textId="77777777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74A01011" w14:textId="2B283272" w:rsidR="005765B7" w:rsidRDefault="005765B7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NIE DOTYCZY</w:t>
            </w:r>
          </w:p>
          <w:p w14:paraId="7CD2F80B" w14:textId="77777777" w:rsidR="00C05D76" w:rsidRDefault="00C05D76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6951744A" w14:textId="77777777" w:rsidR="00D47139" w:rsidRPr="003C1D8B" w:rsidRDefault="00C05D76" w:rsidP="00C601F1">
            <w:pPr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</w:pPr>
            <w:r w:rsidRPr="003C1D8B"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  <w:t xml:space="preserve">Uwaga: </w:t>
            </w:r>
          </w:p>
          <w:p w14:paraId="741C0B66" w14:textId="1505B507" w:rsidR="00C05D76" w:rsidRPr="00747101" w:rsidRDefault="003C1D8B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sz w:val="20"/>
              </w:rPr>
              <w:t xml:space="preserve">Wskaźnik </w:t>
            </w:r>
            <w:r w:rsidR="00775E3D">
              <w:rPr>
                <w:rFonts w:ascii="Lato" w:hAnsi="Lato"/>
                <w:sz w:val="20"/>
              </w:rPr>
              <w:t>wspólny</w:t>
            </w:r>
            <w:r>
              <w:rPr>
                <w:rFonts w:ascii="Lato" w:hAnsi="Lato"/>
                <w:sz w:val="20"/>
              </w:rPr>
              <w:t xml:space="preserve"> </w:t>
            </w:r>
            <w:r w:rsidR="00775E3D">
              <w:rPr>
                <w:rFonts w:ascii="Lato" w:hAnsi="Lato"/>
                <w:sz w:val="20"/>
              </w:rPr>
              <w:t xml:space="preserve">dla inwestycji D2.1.1 </w:t>
            </w:r>
            <w:r>
              <w:rPr>
                <w:rFonts w:ascii="Lato" w:hAnsi="Lato"/>
                <w:sz w:val="20"/>
              </w:rPr>
              <w:t xml:space="preserve">jest przedmiotowo związany z realizacją wskaźnika D30G, którego wartość docelowa tj. </w:t>
            </w:r>
            <w:r w:rsidRPr="00DB7E57">
              <w:rPr>
                <w:rFonts w:ascii="Lato" w:hAnsi="Lato"/>
                <w:sz w:val="20"/>
              </w:rPr>
              <w:t>25 400 dotyczy liczby studentów, którzy otrzymają wsparcie w ramach „Systemu zachęt do podejmowania i kontynuacji studiów na wybranych kierunkach medycznych poprzez stypendia, finansowanie studiów i opiekę mentorską”</w:t>
            </w:r>
            <w:r>
              <w:rPr>
                <w:rFonts w:ascii="Lato" w:hAnsi="Lato"/>
                <w:sz w:val="20"/>
              </w:rPr>
              <w:t>.</w:t>
            </w:r>
          </w:p>
        </w:tc>
      </w:tr>
      <w:tr w:rsidR="00D47139" w14:paraId="3C08E855" w14:textId="77777777" w:rsidTr="00D47139">
        <w:tc>
          <w:tcPr>
            <w:tcW w:w="424" w:type="dxa"/>
          </w:tcPr>
          <w:p w14:paraId="0FD3CE53" w14:textId="541B6BF4" w:rsidR="00D47139" w:rsidRDefault="00A526D2" w:rsidP="00C601F1">
            <w:r>
              <w:t>2.</w:t>
            </w:r>
          </w:p>
        </w:tc>
        <w:tc>
          <w:tcPr>
            <w:tcW w:w="4533" w:type="dxa"/>
          </w:tcPr>
          <w:p w14:paraId="02C5B152" w14:textId="77777777" w:rsidR="00D47139" w:rsidRPr="00AF1E2D" w:rsidRDefault="00D47139" w:rsidP="00C601F1">
            <w:pPr>
              <w:rPr>
                <w:rFonts w:ascii="Lato" w:hAnsi="Lato"/>
              </w:rPr>
            </w:pPr>
            <w:bookmarkStart w:id="1" w:name="_Hlk147838753"/>
            <w:r w:rsidRPr="00AF1E2D">
              <w:rPr>
                <w:rFonts w:ascii="Lato" w:hAnsi="Lato"/>
                <w:b/>
                <w:bCs/>
              </w:rPr>
              <w:t>WLWK-KPOD010 -</w:t>
            </w:r>
            <w:r w:rsidRPr="00AF1E2D">
              <w:rPr>
                <w:rFonts w:ascii="Lato" w:hAnsi="Lato"/>
              </w:rPr>
              <w:t xml:space="preserve"> Liczba uczestników biorących udział w kształceniu lub szkoleniu</w:t>
            </w:r>
            <w:bookmarkEnd w:id="1"/>
          </w:p>
          <w:p w14:paraId="5924FE4C" w14:textId="77777777" w:rsidR="00184836" w:rsidRDefault="00184836" w:rsidP="00C601F1">
            <w:pPr>
              <w:rPr>
                <w:rFonts w:ascii="Lato" w:hAnsi="Lato"/>
              </w:rPr>
            </w:pPr>
          </w:p>
          <w:p w14:paraId="4B9EFCB3" w14:textId="7B3C9820" w:rsidR="00184836" w:rsidRPr="006F1946" w:rsidRDefault="00184836" w:rsidP="00C601F1">
            <w:pPr>
              <w:rPr>
                <w:rFonts w:ascii="Lato" w:hAnsi="Lato"/>
                <w:i/>
                <w:iCs/>
              </w:rPr>
            </w:pPr>
            <w:r w:rsidRPr="006F1946">
              <w:rPr>
                <w:rFonts w:ascii="Lato" w:hAnsi="Lato"/>
                <w:i/>
                <w:iCs/>
              </w:rPr>
              <w:t>Wskaźnik wspólny dla inwestycji D2.1.1</w:t>
            </w:r>
          </w:p>
        </w:tc>
        <w:tc>
          <w:tcPr>
            <w:tcW w:w="355" w:type="dxa"/>
          </w:tcPr>
          <w:p w14:paraId="2D5141DC" w14:textId="1BABF922" w:rsidR="00D47139" w:rsidRDefault="00D47139" w:rsidP="00C601F1">
            <w:r>
              <w:t>Osoby</w:t>
            </w:r>
          </w:p>
        </w:tc>
        <w:tc>
          <w:tcPr>
            <w:tcW w:w="1269" w:type="dxa"/>
          </w:tcPr>
          <w:p w14:paraId="21585ECE" w14:textId="77777777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3F633867" w14:textId="51505ADE" w:rsidR="005765B7" w:rsidRDefault="005765B7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NIE DOTYCZY</w:t>
            </w:r>
          </w:p>
          <w:p w14:paraId="65E7465C" w14:textId="77777777" w:rsidR="00C05D76" w:rsidRDefault="00C05D76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E7D5B0C" w14:textId="77777777" w:rsidR="003C1D8B" w:rsidRPr="003C1D8B" w:rsidRDefault="003C1D8B" w:rsidP="003C1D8B">
            <w:pPr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</w:pPr>
            <w:r w:rsidRPr="003C1D8B"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  <w:t xml:space="preserve">Uwaga: </w:t>
            </w:r>
          </w:p>
          <w:p w14:paraId="5639BC0F" w14:textId="695EF2C4" w:rsidR="00D47139" w:rsidRDefault="003C1D8B" w:rsidP="003C1D8B">
            <w:r>
              <w:rPr>
                <w:rFonts w:ascii="Lato" w:hAnsi="Lato"/>
                <w:sz w:val="20"/>
              </w:rPr>
              <w:t xml:space="preserve">Wskaźnik </w:t>
            </w:r>
            <w:r w:rsidR="00775E3D">
              <w:rPr>
                <w:rFonts w:ascii="Lato" w:hAnsi="Lato"/>
                <w:sz w:val="20"/>
              </w:rPr>
              <w:t>wspólny</w:t>
            </w:r>
            <w:r>
              <w:rPr>
                <w:rFonts w:ascii="Lato" w:hAnsi="Lato"/>
                <w:sz w:val="20"/>
              </w:rPr>
              <w:t xml:space="preserve"> </w:t>
            </w:r>
            <w:r w:rsidR="00775E3D">
              <w:rPr>
                <w:rFonts w:ascii="Lato" w:hAnsi="Lato"/>
                <w:sz w:val="20"/>
              </w:rPr>
              <w:t xml:space="preserve">dla inwestycji D2.1.1 </w:t>
            </w:r>
            <w:r>
              <w:rPr>
                <w:rFonts w:ascii="Lato" w:hAnsi="Lato"/>
                <w:sz w:val="20"/>
              </w:rPr>
              <w:t xml:space="preserve">jest przedmiotowo związany z realizacją wskaźnika D30G, którego wartość docelowa tj. </w:t>
            </w:r>
            <w:r w:rsidRPr="00DB7E57">
              <w:rPr>
                <w:rFonts w:ascii="Lato" w:hAnsi="Lato"/>
                <w:sz w:val="20"/>
              </w:rPr>
              <w:t>25 400 dotyczy liczby studentów, którzy otrzymają wsparcie w ramach „Systemu zachęt do podejmowania i kontynuacji studiów na wybranych kierunkach medycznych poprzez stypendia, finansowanie studiów i opiekę mentorską”</w:t>
            </w:r>
            <w:r>
              <w:rPr>
                <w:rFonts w:ascii="Lato" w:hAnsi="Lato"/>
                <w:sz w:val="20"/>
              </w:rPr>
              <w:t>.</w:t>
            </w:r>
          </w:p>
        </w:tc>
      </w:tr>
      <w:tr w:rsidR="00D47139" w14:paraId="7EE14B3E" w14:textId="77777777" w:rsidTr="00D47139">
        <w:tc>
          <w:tcPr>
            <w:tcW w:w="424" w:type="dxa"/>
          </w:tcPr>
          <w:p w14:paraId="10EE20E4" w14:textId="6279D34B" w:rsidR="00D47139" w:rsidRDefault="00A526D2" w:rsidP="00C601F1">
            <w:r>
              <w:t>3.</w:t>
            </w:r>
          </w:p>
        </w:tc>
        <w:tc>
          <w:tcPr>
            <w:tcW w:w="4533" w:type="dxa"/>
          </w:tcPr>
          <w:p w14:paraId="776F981E" w14:textId="412D4128" w:rsidR="00D47139" w:rsidRDefault="005765B7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D3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G.R1.</w:t>
            </w:r>
            <w:r w:rsidRPr="005C17B7">
              <w:rPr>
                <w:color w:val="000000" w:themeColor="text1"/>
                <w:kern w:val="2"/>
                <w:sz w:val="18"/>
                <w:szCs w:val="18"/>
                <w14:ligatures w14:val="standardContextual"/>
              </w:rPr>
              <w:t xml:space="preserve"> </w:t>
            </w:r>
          </w:p>
          <w:p w14:paraId="512DAA89" w14:textId="1E5A84C7" w:rsidR="0055423D" w:rsidRDefault="0055423D" w:rsidP="00C601F1">
            <w:pPr>
              <w:rPr>
                <w:rFonts w:ascii="Lato" w:hAnsi="Lato" w:cs="Lato-Regular"/>
                <w:sz w:val="20"/>
                <w:szCs w:val="20"/>
              </w:rPr>
            </w:pPr>
            <w:r w:rsidRPr="0055423D">
              <w:rPr>
                <w:rFonts w:ascii="Lato" w:hAnsi="Lato" w:cs="Lato-Regular"/>
                <w:sz w:val="20"/>
                <w:szCs w:val="20"/>
              </w:rPr>
              <w:t xml:space="preserve">Budowa, modernizacja oraz </w:t>
            </w:r>
            <w:r w:rsidR="006C5E4D">
              <w:rPr>
                <w:rFonts w:ascii="Lato" w:hAnsi="Lato" w:cs="Lato-Regular"/>
                <w:sz w:val="20"/>
                <w:szCs w:val="20"/>
              </w:rPr>
              <w:t>do</w:t>
            </w:r>
            <w:r w:rsidRPr="0055423D">
              <w:rPr>
                <w:rFonts w:ascii="Lato" w:hAnsi="Lato" w:cs="Lato-Regular"/>
                <w:sz w:val="20"/>
                <w:szCs w:val="20"/>
              </w:rPr>
              <w:t>posażenie bazy dydaktycznej wykorzystywanej do edukacji przedklinicznej</w:t>
            </w:r>
          </w:p>
          <w:p w14:paraId="5ADD32E7" w14:textId="77777777" w:rsidR="007A122E" w:rsidRDefault="007A122E" w:rsidP="00C601F1">
            <w:pPr>
              <w:rPr>
                <w:rFonts w:ascii="Lato" w:hAnsi="Lato" w:cs="Lato-Regular"/>
                <w:sz w:val="20"/>
                <w:szCs w:val="20"/>
              </w:rPr>
            </w:pPr>
          </w:p>
          <w:p w14:paraId="281CB48E" w14:textId="3168DE9F" w:rsidR="007A122E" w:rsidRDefault="007A122E" w:rsidP="00C601F1">
            <w:pPr>
              <w:rPr>
                <w:rFonts w:ascii="Lato" w:hAnsi="Lato" w:cs="Lato-Regular"/>
                <w:sz w:val="20"/>
                <w:szCs w:val="20"/>
              </w:rPr>
            </w:pPr>
            <w:r w:rsidRPr="007A122E">
              <w:rPr>
                <w:rFonts w:ascii="Lato" w:hAnsi="Lato" w:cs="Lato-Regular"/>
                <w:i/>
                <w:iCs/>
                <w:sz w:val="20"/>
                <w:szCs w:val="20"/>
              </w:rPr>
              <w:t>Wskaźnik w</w:t>
            </w:r>
            <w:r>
              <w:rPr>
                <w:rFonts w:ascii="Lato" w:hAnsi="Lato" w:cs="Lato-Regular"/>
                <w:i/>
                <w:iCs/>
                <w:sz w:val="20"/>
                <w:szCs w:val="20"/>
              </w:rPr>
              <w:t>łasny</w:t>
            </w:r>
            <w:r w:rsidRPr="007A122E">
              <w:rPr>
                <w:rFonts w:ascii="Lato" w:hAnsi="Lato" w:cs="Lato-Regular"/>
                <w:i/>
                <w:iCs/>
                <w:sz w:val="20"/>
                <w:szCs w:val="20"/>
              </w:rPr>
              <w:t xml:space="preserve"> dla inwestycji D2.1.1</w:t>
            </w:r>
          </w:p>
          <w:p w14:paraId="1A707D7B" w14:textId="0246E963" w:rsidR="007A122E" w:rsidRPr="0055423D" w:rsidRDefault="007A122E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688AA96E" w14:textId="5151F1A4" w:rsidR="00D47139" w:rsidRDefault="0055423D" w:rsidP="00C601F1">
            <w:r>
              <w:t>projekt</w:t>
            </w:r>
          </w:p>
        </w:tc>
        <w:tc>
          <w:tcPr>
            <w:tcW w:w="1269" w:type="dxa"/>
          </w:tcPr>
          <w:p w14:paraId="2A92C152" w14:textId="021EDB8F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2BB6E41A" w14:textId="3E5BB1FD" w:rsidR="00775E3D" w:rsidRPr="00101B7B" w:rsidRDefault="00775E3D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: 0,00 </w:t>
            </w:r>
            <w:r w:rsidR="00101B7B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(</w:t>
            </w:r>
            <w:r w:rsidR="007A122E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min</w:t>
            </w:r>
            <w:r w:rsidR="00101B7B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imum</w:t>
            </w:r>
            <w:r w:rsidR="007A122E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ins w:id="2" w:author="Tys Mariusz" w:date="2025-03-18T14:32:00Z" w16du:dateUtc="2025-03-18T13:32:00Z">
              <w:r w:rsidR="004961AD">
                <w:rPr>
                  <w:rFonts w:ascii="Lato" w:hAnsi="Lato"/>
                  <w:color w:val="000000" w:themeColor="text1"/>
                  <w:sz w:val="20"/>
                  <w:szCs w:val="20"/>
                </w:rPr>
                <w:t>3</w:t>
              </w:r>
            </w:ins>
            <w:del w:id="3" w:author="Tys Mariusz" w:date="2025-03-18T14:32:00Z" w16du:dateUtc="2025-03-18T13:32:00Z">
              <w:r w:rsidR="00177EC1" w:rsidRPr="00101B7B" w:rsidDel="004961AD">
                <w:rPr>
                  <w:rFonts w:ascii="Lato" w:hAnsi="Lato"/>
                  <w:color w:val="000000" w:themeColor="text1"/>
                  <w:sz w:val="20"/>
                  <w:szCs w:val="20"/>
                </w:rPr>
                <w:delText>6</w:delText>
              </w:r>
            </w:del>
            <w:r w:rsidR="00101B7B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)</w:t>
            </w:r>
          </w:p>
          <w:p w14:paraId="6577DE0C" w14:textId="77777777" w:rsidR="00D47139" w:rsidRDefault="00D47139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B0F30E4" w14:textId="0F0E1F50" w:rsidR="00062FF5" w:rsidRPr="00831729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0C76BB3A" w14:textId="77777777" w:rsidTr="00D47139">
        <w:tc>
          <w:tcPr>
            <w:tcW w:w="424" w:type="dxa"/>
          </w:tcPr>
          <w:p w14:paraId="7CFDF928" w14:textId="77777777" w:rsidR="005765B7" w:rsidRDefault="005765B7" w:rsidP="00C601F1"/>
        </w:tc>
        <w:tc>
          <w:tcPr>
            <w:tcW w:w="4533" w:type="dxa"/>
          </w:tcPr>
          <w:p w14:paraId="489B774C" w14:textId="73E82417" w:rsidR="007A122E" w:rsidRDefault="005765B7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D31G.R2. </w:t>
            </w:r>
            <w:r w:rsidRPr="00DB6FD7">
              <w:rPr>
                <w:rFonts w:ascii="Lato" w:hAnsi="Lato"/>
                <w:color w:val="000000" w:themeColor="text1"/>
                <w:sz w:val="20"/>
                <w:szCs w:val="20"/>
              </w:rPr>
              <w:t>Utworzenie monoprofilowych Centrów Symulacji Medycznych</w:t>
            </w:r>
          </w:p>
          <w:p w14:paraId="27151251" w14:textId="77777777" w:rsidR="007A122E" w:rsidRDefault="007A122E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</w:p>
          <w:p w14:paraId="000C1C8B" w14:textId="4E967AB6" w:rsidR="007A122E" w:rsidRDefault="007A122E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7A122E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</w:t>
            </w:r>
            <w:r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łasny</w:t>
            </w:r>
            <w:r w:rsidRPr="007A122E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 xml:space="preserve"> dla inwestycji D2.1.1</w:t>
            </w:r>
          </w:p>
          <w:p w14:paraId="364C7070" w14:textId="2BBD8AC1" w:rsidR="005765B7" w:rsidRPr="005765B7" w:rsidRDefault="005765B7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2D824ABC" w14:textId="2180E675" w:rsidR="005765B7" w:rsidRDefault="0055423D" w:rsidP="00C601F1">
            <w:r>
              <w:t>projekt</w:t>
            </w:r>
          </w:p>
        </w:tc>
        <w:tc>
          <w:tcPr>
            <w:tcW w:w="1269" w:type="dxa"/>
          </w:tcPr>
          <w:p w14:paraId="7A79E429" w14:textId="4C8A46B9" w:rsidR="005765B7" w:rsidRDefault="006F1946" w:rsidP="00C601F1">
            <w:r>
              <w:t>0,00</w:t>
            </w:r>
          </w:p>
        </w:tc>
        <w:tc>
          <w:tcPr>
            <w:tcW w:w="7413" w:type="dxa"/>
          </w:tcPr>
          <w:p w14:paraId="12CEFE06" w14:textId="72596A15" w:rsidR="007A122E" w:rsidRDefault="00775E3D" w:rsidP="00775E3D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 :</w:t>
            </w:r>
            <w:r w:rsidRPr="00831729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101B7B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101B7B"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  <w:p w14:paraId="2909A350" w14:textId="1FB36B5A" w:rsidR="005765B7" w:rsidRDefault="005765B7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7359B7F6" w14:textId="77777777" w:rsidR="00177EC1" w:rsidRDefault="00177EC1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132FF3E" w14:textId="7FE4A7C3" w:rsidR="00062FF5" w:rsidRPr="00D47139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178648C3" w14:textId="77777777" w:rsidTr="00D47139">
        <w:tc>
          <w:tcPr>
            <w:tcW w:w="424" w:type="dxa"/>
          </w:tcPr>
          <w:p w14:paraId="26768CCB" w14:textId="4060D373" w:rsidR="005765B7" w:rsidRDefault="00A526D2" w:rsidP="00C601F1">
            <w:r>
              <w:t>4.</w:t>
            </w:r>
          </w:p>
        </w:tc>
        <w:tc>
          <w:tcPr>
            <w:tcW w:w="4533" w:type="dxa"/>
          </w:tcPr>
          <w:p w14:paraId="117D0114" w14:textId="7024F21D" w:rsidR="005765B7" w:rsidRDefault="005765B7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D3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G.R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B6FD7">
              <w:rPr>
                <w:rFonts w:ascii="Lato" w:hAnsi="Lato"/>
                <w:color w:val="000000" w:themeColor="text1"/>
                <w:sz w:val="20"/>
                <w:szCs w:val="20"/>
              </w:rPr>
              <w:t>Modernizacja lub stworzenie bazy klinicznej służącej do kształcenia studentów w centralnych szpitalach klinicznych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77F8AC9C" w14:textId="77777777" w:rsidR="007A122E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1E8404B" w14:textId="77777777" w:rsidR="007A122E" w:rsidRPr="00EA5401" w:rsidRDefault="007A122E" w:rsidP="007A122E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EA5401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własny dla inwestycji D2.1.1</w:t>
            </w:r>
          </w:p>
          <w:p w14:paraId="2D041D3E" w14:textId="520114FC" w:rsidR="007A122E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11E290AB" w14:textId="775EFE33" w:rsidR="005765B7" w:rsidRDefault="0055423D" w:rsidP="00C601F1">
            <w:r>
              <w:t>projekt</w:t>
            </w:r>
          </w:p>
        </w:tc>
        <w:tc>
          <w:tcPr>
            <w:tcW w:w="1269" w:type="dxa"/>
          </w:tcPr>
          <w:p w14:paraId="3BD4ABFD" w14:textId="3297BF05" w:rsidR="005765B7" w:rsidRDefault="006F1946" w:rsidP="00C601F1">
            <w:r>
              <w:t>0,00</w:t>
            </w:r>
          </w:p>
        </w:tc>
        <w:tc>
          <w:tcPr>
            <w:tcW w:w="7413" w:type="dxa"/>
          </w:tcPr>
          <w:p w14:paraId="258949E6" w14:textId="788FE9BB" w:rsidR="005765B7" w:rsidRPr="00101B7B" w:rsidRDefault="00775E3D" w:rsidP="00101B7B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3B1B98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 :</w:t>
            </w:r>
            <w:r w:rsidRPr="003B1B98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101B7B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0,00 </w:t>
            </w:r>
            <w:r w:rsidR="00101B7B" w:rsidRPr="00F00F91">
              <w:rPr>
                <w:rFonts w:ascii="Lato" w:hAnsi="Lato"/>
                <w:color w:val="000000" w:themeColor="text1"/>
                <w:sz w:val="20"/>
                <w:szCs w:val="20"/>
              </w:rPr>
              <w:t>(</w:t>
            </w:r>
            <w:del w:id="4" w:author="Tys Mariusz" w:date="2025-03-18T14:33:00Z" w16du:dateUtc="2025-03-18T13:33:00Z">
              <w:r w:rsidR="007A122E" w:rsidRPr="00F00F91" w:rsidDel="004961AD">
                <w:rPr>
                  <w:rFonts w:ascii="Lato" w:hAnsi="Lato"/>
                  <w:color w:val="000000" w:themeColor="text1"/>
                  <w:sz w:val="20"/>
                  <w:szCs w:val="20"/>
                </w:rPr>
                <w:delText>min</w:delText>
              </w:r>
              <w:r w:rsidR="00101B7B" w:rsidRPr="00F00F91" w:rsidDel="004961AD">
                <w:rPr>
                  <w:rFonts w:ascii="Lato" w:hAnsi="Lato"/>
                  <w:color w:val="000000" w:themeColor="text1"/>
                  <w:sz w:val="20"/>
                  <w:szCs w:val="20"/>
                </w:rPr>
                <w:delText xml:space="preserve">imum </w:delText>
              </w:r>
              <w:r w:rsidR="007A122E" w:rsidRPr="00F00F91" w:rsidDel="004961AD">
                <w:rPr>
                  <w:rFonts w:ascii="Lato" w:hAnsi="Lato"/>
                  <w:color w:val="000000" w:themeColor="text1"/>
                  <w:sz w:val="20"/>
                  <w:szCs w:val="20"/>
                </w:rPr>
                <w:delText xml:space="preserve"> </w:delText>
              </w:r>
              <w:r w:rsidR="008B7287" w:rsidRPr="00F00F91" w:rsidDel="004961AD">
                <w:rPr>
                  <w:rFonts w:ascii="Lato" w:hAnsi="Lato"/>
                  <w:color w:val="000000" w:themeColor="text1"/>
                  <w:sz w:val="20"/>
                  <w:szCs w:val="20"/>
                </w:rPr>
                <w:delText>4</w:delText>
              </w:r>
            </w:del>
            <w:r w:rsidR="00101B7B" w:rsidRPr="00F00F91">
              <w:rPr>
                <w:rFonts w:ascii="Lato" w:hAnsi="Lato"/>
                <w:color w:val="000000" w:themeColor="text1"/>
                <w:sz w:val="20"/>
                <w:szCs w:val="20"/>
              </w:rPr>
              <w:t>)</w:t>
            </w:r>
          </w:p>
          <w:p w14:paraId="251FAC70" w14:textId="77777777" w:rsidR="008B7287" w:rsidRDefault="008B7287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68D6E7C4" w14:textId="43F48DC6" w:rsidR="00062FF5" w:rsidRPr="003B1B98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1C1AB66A" w14:textId="77777777" w:rsidTr="00D47139">
        <w:tc>
          <w:tcPr>
            <w:tcW w:w="424" w:type="dxa"/>
          </w:tcPr>
          <w:p w14:paraId="30D4D95C" w14:textId="1DDC3582" w:rsidR="005765B7" w:rsidRDefault="00A71F0C" w:rsidP="00C601F1">
            <w:r>
              <w:t>5.</w:t>
            </w:r>
          </w:p>
        </w:tc>
        <w:tc>
          <w:tcPr>
            <w:tcW w:w="4533" w:type="dxa"/>
          </w:tcPr>
          <w:p w14:paraId="5C0BC9D9" w14:textId="06BF520E" w:rsidR="005765B7" w:rsidRPr="006F1946" w:rsidRDefault="005765B7" w:rsidP="00A526D2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D31G.R4.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Modernizacja</w:t>
            </w:r>
            <w:r w:rsidR="00F705B4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2F694C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bibliotek</w:t>
            </w:r>
            <w:r w:rsidR="00F705B4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8E4EDE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na uczelniach medycznych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w celu</w:t>
            </w:r>
            <w:r w:rsidR="00DC64E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A526D2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bezkontaktowego użycia ich zasobów i utworzenia bezpiecznych miejsc do samodzielnej</w:t>
            </w:r>
            <w:r w:rsidR="00A526D2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A526D2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nauki</w:t>
            </w:r>
            <w:r w:rsidR="00A526D2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.</w:t>
            </w:r>
          </w:p>
          <w:p w14:paraId="552407A7" w14:textId="77777777" w:rsidR="007A122E" w:rsidRPr="006F1946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21F33AC" w14:textId="77777777" w:rsidR="007A122E" w:rsidRPr="00EA5401" w:rsidRDefault="007A122E" w:rsidP="007A122E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własny dla inwestycji D2.1.1</w:t>
            </w:r>
          </w:p>
          <w:p w14:paraId="70A35F4F" w14:textId="6DA47565" w:rsidR="007A122E" w:rsidRPr="00831729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468C3F14" w14:textId="3EC527FE" w:rsidR="005765B7" w:rsidRDefault="005765B7" w:rsidP="00C601F1">
            <w:r>
              <w:t>projekt</w:t>
            </w:r>
          </w:p>
        </w:tc>
        <w:tc>
          <w:tcPr>
            <w:tcW w:w="1269" w:type="dxa"/>
          </w:tcPr>
          <w:p w14:paraId="0D5CB2F8" w14:textId="20617827" w:rsidR="005765B7" w:rsidRPr="000E2480" w:rsidRDefault="006F1946" w:rsidP="00C601F1">
            <w:pPr>
              <w:rPr>
                <w:color w:val="C00000"/>
              </w:rPr>
            </w:pPr>
            <w:r w:rsidRPr="006F1946">
              <w:t>0,00</w:t>
            </w:r>
          </w:p>
        </w:tc>
        <w:tc>
          <w:tcPr>
            <w:tcW w:w="7413" w:type="dxa"/>
          </w:tcPr>
          <w:p w14:paraId="19B1BD8A" w14:textId="42CCE690" w:rsidR="00EA5401" w:rsidRPr="00101B7B" w:rsidRDefault="00775E3D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Wartość docelowa : </w:t>
            </w:r>
            <w:r w:rsidR="00101B7B"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0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  <w:p w14:paraId="74CB8246" w14:textId="77777777" w:rsidR="005765B7" w:rsidRDefault="005765B7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84A7942" w14:textId="27E1DB5E" w:rsidR="00062FF5" w:rsidRPr="003B1B98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4E4D447E" w14:textId="77777777" w:rsidTr="00D47139">
        <w:tc>
          <w:tcPr>
            <w:tcW w:w="424" w:type="dxa"/>
          </w:tcPr>
          <w:p w14:paraId="37CC0019" w14:textId="4E2E8CFE" w:rsidR="005765B7" w:rsidRDefault="00A71F0C" w:rsidP="00C601F1">
            <w:r>
              <w:t>6.</w:t>
            </w:r>
          </w:p>
        </w:tc>
        <w:tc>
          <w:tcPr>
            <w:tcW w:w="4533" w:type="dxa"/>
          </w:tcPr>
          <w:p w14:paraId="120309B0" w14:textId="35B04501" w:rsidR="005765B7" w:rsidRPr="006F1946" w:rsidRDefault="005765B7" w:rsidP="005765B7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D31G.R5.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Modernizacja </w:t>
            </w:r>
            <w:r w:rsidR="002F694C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domów </w:t>
            </w:r>
            <w:r w:rsidR="00BE787C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studenckich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8E4EDE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należących do uczelni medycznych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w celu dostosowania ich do potrzeb wynikających z wymogów sanitarnych</w:t>
            </w:r>
            <w:r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.</w:t>
            </w:r>
          </w:p>
          <w:p w14:paraId="4AFE7E4A" w14:textId="77777777" w:rsidR="007A122E" w:rsidRPr="006F1946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118C4A3F" w14:textId="77777777" w:rsidR="007A122E" w:rsidRPr="00EA5401" w:rsidRDefault="007A122E" w:rsidP="007A122E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własny dla inwestycji D2.1.1</w:t>
            </w:r>
          </w:p>
          <w:p w14:paraId="282CA24A" w14:textId="448985C9" w:rsidR="007A122E" w:rsidRPr="00831729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535AB73D" w14:textId="4653FFD2" w:rsidR="005765B7" w:rsidRDefault="005765B7" w:rsidP="00C601F1">
            <w:r>
              <w:t>projekt</w:t>
            </w:r>
          </w:p>
        </w:tc>
        <w:tc>
          <w:tcPr>
            <w:tcW w:w="1269" w:type="dxa"/>
          </w:tcPr>
          <w:p w14:paraId="5A348E81" w14:textId="1E64C0A8" w:rsidR="005765B7" w:rsidRDefault="006F1946" w:rsidP="00C601F1">
            <w:r>
              <w:t>0,00</w:t>
            </w:r>
          </w:p>
        </w:tc>
        <w:tc>
          <w:tcPr>
            <w:tcW w:w="7413" w:type="dxa"/>
          </w:tcPr>
          <w:p w14:paraId="44D49144" w14:textId="06D44F55" w:rsidR="00EA5401" w:rsidRPr="00101B7B" w:rsidRDefault="00775E3D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Wartość docelowa : </w:t>
            </w:r>
            <w:r w:rsidR="00101B7B"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0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  <w:p w14:paraId="24224CAB" w14:textId="77777777" w:rsidR="005765B7" w:rsidRDefault="005765B7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16E9224C" w14:textId="77777777" w:rsidR="006F1946" w:rsidRDefault="006F1946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2D4BC18F" w14:textId="5FBD4964" w:rsidR="00062FF5" w:rsidRPr="003B1B98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</w:tbl>
    <w:p w14:paraId="1FB86913" w14:textId="2AD770C9" w:rsidR="00033C5D" w:rsidRDefault="00033C5D"/>
    <w:p w14:paraId="09C9A021" w14:textId="77777777" w:rsidR="00101B7B" w:rsidRPr="00101B7B" w:rsidRDefault="00101B7B" w:rsidP="00101B7B">
      <w:r w:rsidRPr="00101B7B">
        <w:t xml:space="preserve">* Wartość bazowa– należy wpisać 0,00. </w:t>
      </w:r>
    </w:p>
    <w:p w14:paraId="314C2012" w14:textId="07AA8AB3" w:rsidR="00101B7B" w:rsidRDefault="00101B7B" w:rsidP="00101B7B">
      <w:r w:rsidRPr="00101B7B">
        <w:t xml:space="preserve">** Wartość docelowa – określona w umowie o objęcie wsparciem liczba </w:t>
      </w:r>
      <w:r>
        <w:t xml:space="preserve">projektów inwestycyjnych wchodzących w skład Przedsięwzięcia objętego wsparciem </w:t>
      </w:r>
    </w:p>
    <w:p w14:paraId="0509EA60" w14:textId="77777777" w:rsidR="007D0394" w:rsidRDefault="007D0394"/>
    <w:sectPr w:rsidR="007D0394" w:rsidSect="006C5E4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F00B8" w14:textId="77777777" w:rsidR="00A25437" w:rsidRDefault="00A25437" w:rsidP="009A796C">
      <w:pPr>
        <w:spacing w:after="0" w:line="240" w:lineRule="auto"/>
      </w:pPr>
      <w:r>
        <w:separator/>
      </w:r>
    </w:p>
  </w:endnote>
  <w:endnote w:type="continuationSeparator" w:id="0">
    <w:p w14:paraId="1A8CF25B" w14:textId="77777777" w:rsidR="00A25437" w:rsidRDefault="00A25437" w:rsidP="009A7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79F48" w14:textId="77777777" w:rsidR="00A25437" w:rsidRDefault="00A25437" w:rsidP="009A796C">
      <w:pPr>
        <w:spacing w:after="0" w:line="240" w:lineRule="auto"/>
      </w:pPr>
      <w:r>
        <w:separator/>
      </w:r>
    </w:p>
  </w:footnote>
  <w:footnote w:type="continuationSeparator" w:id="0">
    <w:p w14:paraId="3CFF8995" w14:textId="77777777" w:rsidR="00A25437" w:rsidRDefault="00A25437" w:rsidP="009A7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2FF4D" w14:textId="77777777" w:rsidR="001F5A23" w:rsidRDefault="001F5A23" w:rsidP="006E059A">
    <w:pPr>
      <w:pStyle w:val="Nagwek"/>
      <w:jc w:val="center"/>
    </w:pPr>
  </w:p>
  <w:p w14:paraId="3130A8A6" w14:textId="34C797C8" w:rsidR="001F5A23" w:rsidRDefault="001F5A23" w:rsidP="006E059A">
    <w:pPr>
      <w:pStyle w:val="Nagwek"/>
      <w:jc w:val="center"/>
    </w:pPr>
    <w:r>
      <w:rPr>
        <w:noProof/>
      </w:rPr>
      <w:drawing>
        <wp:inline distT="0" distB="0" distL="0" distR="0" wp14:anchorId="103C4D69" wp14:editId="359F2127">
          <wp:extent cx="5761355" cy="572770"/>
          <wp:effectExtent l="0" t="0" r="0" b="0"/>
          <wp:docPr id="19546341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BD5C616" w14:textId="4645049B" w:rsidR="009A796C" w:rsidRPr="009A796C" w:rsidRDefault="009A796C" w:rsidP="006E059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F5383E"/>
    <w:multiLevelType w:val="hybridMultilevel"/>
    <w:tmpl w:val="BDA60D00"/>
    <w:lvl w:ilvl="0" w:tplc="2E06EE0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87924F1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810060D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8A2FC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31A91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C1E8F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AB9623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F04C1E3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DD449E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" w15:restartNumberingAfterBreak="0">
    <w:nsid w:val="3A3839D9"/>
    <w:multiLevelType w:val="hybridMultilevel"/>
    <w:tmpl w:val="45787E3A"/>
    <w:lvl w:ilvl="0" w:tplc="DF3481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07E28"/>
    <w:multiLevelType w:val="hybridMultilevel"/>
    <w:tmpl w:val="C0DE8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F605C"/>
    <w:multiLevelType w:val="hybridMultilevel"/>
    <w:tmpl w:val="C0DE87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62162">
    <w:abstractNumId w:val="2"/>
  </w:num>
  <w:num w:numId="2" w16cid:durableId="1742680413">
    <w:abstractNumId w:val="3"/>
  </w:num>
  <w:num w:numId="3" w16cid:durableId="1959949479">
    <w:abstractNumId w:val="1"/>
  </w:num>
  <w:num w:numId="4" w16cid:durableId="149410545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ys Mariusz">
    <w15:presenceInfo w15:providerId="AD" w15:userId="S::m.tys@mz.gov.pl::e13d8034-dc6a-4269-af57-a17e26e4c9d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trackRevisions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CE"/>
    <w:rsid w:val="00033C5D"/>
    <w:rsid w:val="00047DB3"/>
    <w:rsid w:val="00054964"/>
    <w:rsid w:val="00062FF5"/>
    <w:rsid w:val="000966B6"/>
    <w:rsid w:val="000C07D8"/>
    <w:rsid w:val="000E2480"/>
    <w:rsid w:val="00101B7B"/>
    <w:rsid w:val="00104387"/>
    <w:rsid w:val="00115C6E"/>
    <w:rsid w:val="00142554"/>
    <w:rsid w:val="00147C2D"/>
    <w:rsid w:val="0016050B"/>
    <w:rsid w:val="00177A54"/>
    <w:rsid w:val="00177EC1"/>
    <w:rsid w:val="00184836"/>
    <w:rsid w:val="001908FE"/>
    <w:rsid w:val="001F5A23"/>
    <w:rsid w:val="00211751"/>
    <w:rsid w:val="00246F4D"/>
    <w:rsid w:val="002661DE"/>
    <w:rsid w:val="00272C88"/>
    <w:rsid w:val="00293217"/>
    <w:rsid w:val="002E454F"/>
    <w:rsid w:val="002F044A"/>
    <w:rsid w:val="002F694C"/>
    <w:rsid w:val="0033342E"/>
    <w:rsid w:val="00351443"/>
    <w:rsid w:val="00390ECD"/>
    <w:rsid w:val="003B1B98"/>
    <w:rsid w:val="003B72E5"/>
    <w:rsid w:val="003C1D8B"/>
    <w:rsid w:val="004310CD"/>
    <w:rsid w:val="00485DDB"/>
    <w:rsid w:val="00494206"/>
    <w:rsid w:val="004961AD"/>
    <w:rsid w:val="004B70D8"/>
    <w:rsid w:val="00546EEE"/>
    <w:rsid w:val="0055038C"/>
    <w:rsid w:val="0055423D"/>
    <w:rsid w:val="005765B7"/>
    <w:rsid w:val="005904F8"/>
    <w:rsid w:val="00592D93"/>
    <w:rsid w:val="005C320F"/>
    <w:rsid w:val="005C67B3"/>
    <w:rsid w:val="005C6A80"/>
    <w:rsid w:val="00605DE5"/>
    <w:rsid w:val="00655F38"/>
    <w:rsid w:val="0066648C"/>
    <w:rsid w:val="006C0258"/>
    <w:rsid w:val="006C4145"/>
    <w:rsid w:val="006C5E4D"/>
    <w:rsid w:val="006D7F6D"/>
    <w:rsid w:val="006E059A"/>
    <w:rsid w:val="006E4039"/>
    <w:rsid w:val="006F1946"/>
    <w:rsid w:val="007159CA"/>
    <w:rsid w:val="00775E3D"/>
    <w:rsid w:val="007907D0"/>
    <w:rsid w:val="007A122E"/>
    <w:rsid w:val="007A17E0"/>
    <w:rsid w:val="007D0394"/>
    <w:rsid w:val="007E49CE"/>
    <w:rsid w:val="007E6C67"/>
    <w:rsid w:val="007F5216"/>
    <w:rsid w:val="00835A4F"/>
    <w:rsid w:val="008372D6"/>
    <w:rsid w:val="008539AE"/>
    <w:rsid w:val="008545A0"/>
    <w:rsid w:val="008B5F6E"/>
    <w:rsid w:val="008B7287"/>
    <w:rsid w:val="008C4491"/>
    <w:rsid w:val="008E4EDE"/>
    <w:rsid w:val="008F1557"/>
    <w:rsid w:val="009214A1"/>
    <w:rsid w:val="009357A5"/>
    <w:rsid w:val="00955A9E"/>
    <w:rsid w:val="00964F43"/>
    <w:rsid w:val="009A796C"/>
    <w:rsid w:val="00A25437"/>
    <w:rsid w:val="00A526D2"/>
    <w:rsid w:val="00A55C0D"/>
    <w:rsid w:val="00A6424D"/>
    <w:rsid w:val="00A71F0C"/>
    <w:rsid w:val="00AA6285"/>
    <w:rsid w:val="00AE0A1B"/>
    <w:rsid w:val="00AE465F"/>
    <w:rsid w:val="00AF1E2D"/>
    <w:rsid w:val="00AF376A"/>
    <w:rsid w:val="00AF4191"/>
    <w:rsid w:val="00AF707E"/>
    <w:rsid w:val="00B26643"/>
    <w:rsid w:val="00BC3F27"/>
    <w:rsid w:val="00BE787C"/>
    <w:rsid w:val="00BE7AE2"/>
    <w:rsid w:val="00BF7537"/>
    <w:rsid w:val="00C05D76"/>
    <w:rsid w:val="00C239C8"/>
    <w:rsid w:val="00C24D80"/>
    <w:rsid w:val="00C41A69"/>
    <w:rsid w:val="00C677BB"/>
    <w:rsid w:val="00CB294A"/>
    <w:rsid w:val="00CD6229"/>
    <w:rsid w:val="00CD6818"/>
    <w:rsid w:val="00CE69DF"/>
    <w:rsid w:val="00D4092E"/>
    <w:rsid w:val="00D47139"/>
    <w:rsid w:val="00D5039E"/>
    <w:rsid w:val="00D7530A"/>
    <w:rsid w:val="00D830D2"/>
    <w:rsid w:val="00DC64E6"/>
    <w:rsid w:val="00DE7831"/>
    <w:rsid w:val="00E41D66"/>
    <w:rsid w:val="00E70C1B"/>
    <w:rsid w:val="00E76118"/>
    <w:rsid w:val="00E939E5"/>
    <w:rsid w:val="00EA5401"/>
    <w:rsid w:val="00ED1F10"/>
    <w:rsid w:val="00F00F91"/>
    <w:rsid w:val="00F61F01"/>
    <w:rsid w:val="00F705B4"/>
    <w:rsid w:val="00FB0AA7"/>
    <w:rsid w:val="00FB1C8A"/>
    <w:rsid w:val="00FB75B3"/>
    <w:rsid w:val="00FD13B9"/>
    <w:rsid w:val="00FD37B4"/>
    <w:rsid w:val="00FE5AC4"/>
    <w:rsid w:val="00FE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22B9158"/>
  <w15:chartTrackingRefBased/>
  <w15:docId w15:val="{31B872FB-450B-439B-9F0F-3D754A3B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2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229"/>
    <w:pPr>
      <w:ind w:left="720"/>
      <w:contextualSpacing/>
    </w:pPr>
  </w:style>
  <w:style w:type="table" w:styleId="Tabela-Siatka">
    <w:name w:val="Table Grid"/>
    <w:basedOn w:val="Standardowy"/>
    <w:uiPriority w:val="39"/>
    <w:rsid w:val="00CD6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4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4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F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904F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96C"/>
  </w:style>
  <w:style w:type="paragraph" w:styleId="Stopka">
    <w:name w:val="footer"/>
    <w:basedOn w:val="Normalny"/>
    <w:link w:val="Stopka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1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Tys Mariusz</cp:lastModifiedBy>
  <cp:revision>16</cp:revision>
  <dcterms:created xsi:type="dcterms:W3CDTF">2024-07-05T12:19:00Z</dcterms:created>
  <dcterms:modified xsi:type="dcterms:W3CDTF">2025-03-18T13:39:00Z</dcterms:modified>
</cp:coreProperties>
</file>